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256B55" w14:textId="5F2DE89C" w:rsidR="0046498D" w:rsidRDefault="005F7FB7" w:rsidP="0046498D">
      <w:pPr>
        <w:autoSpaceDE w:val="0"/>
        <w:autoSpaceDN w:val="0"/>
        <w:adjustRightInd w:val="0"/>
        <w:jc w:val="right"/>
        <w:rPr>
          <w:rStyle w:val="Pogrubienie"/>
          <w:rFonts w:cs="Calibri"/>
          <w:b w:val="0"/>
          <w:bCs w:val="0"/>
          <w:sz w:val="20"/>
          <w:szCs w:val="20"/>
        </w:rPr>
      </w:pPr>
      <w:r>
        <w:rPr>
          <w:rStyle w:val="Pogrubienie"/>
          <w:rFonts w:cs="Calibri"/>
          <w:b w:val="0"/>
          <w:bCs w:val="0"/>
          <w:sz w:val="20"/>
          <w:szCs w:val="20"/>
        </w:rPr>
        <w:t>Załącznik nr 12</w:t>
      </w:r>
      <w:r w:rsidR="0046498D" w:rsidRPr="00903204">
        <w:rPr>
          <w:rStyle w:val="Pogrubienie"/>
          <w:rFonts w:cs="Calibri"/>
          <w:b w:val="0"/>
          <w:bCs w:val="0"/>
          <w:sz w:val="20"/>
          <w:szCs w:val="20"/>
        </w:rPr>
        <w:t xml:space="preserve"> do Procedury </w:t>
      </w:r>
      <w:r w:rsidR="000349ED" w:rsidRPr="000349ED">
        <w:rPr>
          <w:rStyle w:val="Pogrubienie"/>
          <w:rFonts w:cs="Calibri"/>
          <w:b w:val="0"/>
          <w:bCs w:val="0"/>
          <w:sz w:val="20"/>
          <w:szCs w:val="20"/>
        </w:rPr>
        <w:t xml:space="preserve">wyboru i oceny </w:t>
      </w:r>
      <w:r w:rsidR="00574632">
        <w:rPr>
          <w:rStyle w:val="Pogrubienie"/>
          <w:rFonts w:cs="Calibri"/>
          <w:b w:val="0"/>
          <w:bCs w:val="0"/>
          <w:sz w:val="20"/>
          <w:szCs w:val="20"/>
        </w:rPr>
        <w:t>grantobiorców</w:t>
      </w:r>
      <w:r w:rsidR="0046498D" w:rsidRPr="00903204">
        <w:rPr>
          <w:rStyle w:val="Pogrubienie"/>
          <w:rFonts w:cs="Calibri"/>
          <w:b w:val="0"/>
          <w:bCs w:val="0"/>
          <w:sz w:val="20"/>
          <w:szCs w:val="20"/>
        </w:rPr>
        <w:t xml:space="preserve"> </w:t>
      </w:r>
    </w:p>
    <w:p w14:paraId="1972561F" w14:textId="756D0476" w:rsidR="004A424C" w:rsidRPr="00281C64" w:rsidRDefault="004A424C" w:rsidP="004A424C">
      <w:pPr>
        <w:pStyle w:val="Nagwek"/>
        <w:jc w:val="right"/>
        <w:rPr>
          <w:i/>
          <w:sz w:val="18"/>
        </w:rPr>
      </w:pPr>
      <w:r w:rsidRPr="00FE1A15">
        <w:rPr>
          <w:i/>
          <w:sz w:val="18"/>
        </w:rPr>
        <w:t xml:space="preserve">przyjętej jako </w:t>
      </w:r>
      <w:r w:rsidRPr="00281C64">
        <w:rPr>
          <w:i/>
          <w:sz w:val="18"/>
        </w:rPr>
        <w:t xml:space="preserve">Załącznik </w:t>
      </w:r>
      <w:del w:id="0" w:author="esnazyk" w:date="2024-08-08T14:31:00Z">
        <w:r w:rsidRPr="00281C64" w:rsidDel="0005590D">
          <w:rPr>
            <w:i/>
            <w:sz w:val="18"/>
          </w:rPr>
          <w:delText>2</w:delText>
        </w:r>
      </w:del>
      <w:ins w:id="1" w:author="esnazyk" w:date="2024-08-08T14:31:00Z">
        <w:r w:rsidR="0005590D">
          <w:rPr>
            <w:i/>
            <w:sz w:val="18"/>
          </w:rPr>
          <w:t>3</w:t>
        </w:r>
      </w:ins>
      <w:r w:rsidRPr="00281C64">
        <w:rPr>
          <w:i/>
          <w:sz w:val="18"/>
        </w:rPr>
        <w:t xml:space="preserve"> do Uchwały nr </w:t>
      </w:r>
      <w:r>
        <w:rPr>
          <w:i/>
          <w:sz w:val="18"/>
        </w:rPr>
        <w:t>X</w:t>
      </w:r>
      <w:ins w:id="2" w:author="esnazyk" w:date="2024-08-08T14:31:00Z">
        <w:r w:rsidR="0005590D">
          <w:rPr>
            <w:i/>
            <w:sz w:val="18"/>
          </w:rPr>
          <w:t>XXI</w:t>
        </w:r>
      </w:ins>
      <w:del w:id="3" w:author="esnazyk" w:date="2024-08-08T14:31:00Z">
        <w:r w:rsidDel="0005590D">
          <w:rPr>
            <w:i/>
            <w:sz w:val="18"/>
          </w:rPr>
          <w:delText>IX</w:delText>
        </w:r>
      </w:del>
      <w:r>
        <w:rPr>
          <w:i/>
          <w:sz w:val="18"/>
        </w:rPr>
        <w:t>/8</w:t>
      </w:r>
      <w:ins w:id="4" w:author="esnazyk" w:date="2024-08-08T14:31:00Z">
        <w:r w:rsidR="0005590D">
          <w:rPr>
            <w:i/>
            <w:sz w:val="18"/>
          </w:rPr>
          <w:t>5</w:t>
        </w:r>
      </w:ins>
      <w:del w:id="5" w:author="esnazyk" w:date="2024-08-08T14:31:00Z">
        <w:r w:rsidDel="0005590D">
          <w:rPr>
            <w:i/>
            <w:sz w:val="18"/>
          </w:rPr>
          <w:delText>2</w:delText>
        </w:r>
      </w:del>
      <w:r>
        <w:rPr>
          <w:i/>
          <w:sz w:val="18"/>
        </w:rPr>
        <w:t>/</w:t>
      </w:r>
      <w:r w:rsidRPr="00281C64">
        <w:rPr>
          <w:i/>
          <w:sz w:val="18"/>
        </w:rPr>
        <w:t xml:space="preserve">/24 Zarządu Stowarzyszenia Lokalna Grupa Działania </w:t>
      </w:r>
      <w:r>
        <w:rPr>
          <w:i/>
          <w:sz w:val="18"/>
        </w:rPr>
        <w:t>PARTNERSTWO</w:t>
      </w:r>
      <w:r w:rsidRPr="00281C64">
        <w:rPr>
          <w:i/>
          <w:sz w:val="18"/>
        </w:rPr>
        <w:t xml:space="preserve"> dla Doliny Baryczy z dnia </w:t>
      </w:r>
      <w:del w:id="6" w:author="esnazyk" w:date="2024-08-08T14:31:00Z">
        <w:r w:rsidDel="0005590D">
          <w:rPr>
            <w:i/>
            <w:sz w:val="18"/>
          </w:rPr>
          <w:delText>19.04</w:delText>
        </w:r>
      </w:del>
      <w:ins w:id="7" w:author="esnazyk" w:date="2024-08-08T14:31:00Z">
        <w:r w:rsidR="0005590D">
          <w:rPr>
            <w:i/>
            <w:sz w:val="18"/>
          </w:rPr>
          <w:t>08.08</w:t>
        </w:r>
      </w:ins>
      <w:bookmarkStart w:id="8" w:name="_GoBack"/>
      <w:bookmarkEnd w:id="8"/>
      <w:r w:rsidRPr="00281C64">
        <w:rPr>
          <w:i/>
          <w:sz w:val="18"/>
        </w:rPr>
        <w:t>.2024 r.</w:t>
      </w:r>
    </w:p>
    <w:p w14:paraId="347DEF77" w14:textId="77777777" w:rsidR="0046498D" w:rsidRPr="00903204" w:rsidRDefault="0046498D" w:rsidP="00D46B08">
      <w:pPr>
        <w:tabs>
          <w:tab w:val="left" w:pos="2985"/>
        </w:tabs>
        <w:jc w:val="center"/>
        <w:rPr>
          <w:b/>
          <w:sz w:val="18"/>
          <w:szCs w:val="16"/>
        </w:rPr>
      </w:pPr>
    </w:p>
    <w:p w14:paraId="08E973F7" w14:textId="7E158921" w:rsidR="000661C8" w:rsidRPr="00000E03" w:rsidRDefault="00D46B08" w:rsidP="00D46B08">
      <w:pPr>
        <w:tabs>
          <w:tab w:val="left" w:pos="2985"/>
        </w:tabs>
        <w:jc w:val="center"/>
        <w:rPr>
          <w:b/>
          <w:sz w:val="28"/>
          <w:szCs w:val="28"/>
        </w:rPr>
      </w:pPr>
      <w:r w:rsidRPr="00000E03">
        <w:rPr>
          <w:b/>
          <w:sz w:val="28"/>
          <w:szCs w:val="28"/>
        </w:rPr>
        <w:t xml:space="preserve">OŚWIADCZENIE O PRZYNALEŻNOŚCI DO GRUP INTERESÓW </w:t>
      </w:r>
      <w:r w:rsidR="00574632">
        <w:rPr>
          <w:b/>
          <w:sz w:val="28"/>
          <w:szCs w:val="28"/>
        </w:rPr>
        <w:br/>
      </w:r>
      <w:r w:rsidR="00000E03" w:rsidRPr="001670F3">
        <w:rPr>
          <w:b/>
          <w:sz w:val="28"/>
          <w:szCs w:val="28"/>
        </w:rPr>
        <w:t xml:space="preserve">W RAMACH </w:t>
      </w:r>
      <w:r w:rsidR="00574632">
        <w:rPr>
          <w:b/>
          <w:sz w:val="28"/>
          <w:szCs w:val="28"/>
        </w:rPr>
        <w:t xml:space="preserve">KONKURSU NA WYBÓR GRANTOBIORCÓW </w:t>
      </w:r>
      <w:r w:rsidR="00000E03" w:rsidRPr="001670F3">
        <w:rPr>
          <w:b/>
          <w:sz w:val="28"/>
          <w:szCs w:val="28"/>
        </w:rPr>
        <w:t>NR ..</w:t>
      </w:r>
    </w:p>
    <w:p w14:paraId="7F126D45" w14:textId="77777777" w:rsidR="00D46B08" w:rsidRPr="00903204" w:rsidRDefault="00D46B08" w:rsidP="00D46B08">
      <w:pPr>
        <w:tabs>
          <w:tab w:val="left" w:pos="2985"/>
        </w:tabs>
        <w:jc w:val="center"/>
        <w:rPr>
          <w:b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96"/>
        <w:gridCol w:w="5198"/>
      </w:tblGrid>
      <w:tr w:rsidR="00D45DB8" w:rsidRPr="00903204" w14:paraId="5C734CCF" w14:textId="77777777" w:rsidTr="00D45DB8">
        <w:trPr>
          <w:trHeight w:val="438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00F6E628" w14:textId="205CB0F6" w:rsidR="00D45DB8" w:rsidRPr="00903204" w:rsidRDefault="00017945" w:rsidP="00823E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D45DB8" w:rsidRPr="00903204">
              <w:rPr>
                <w:sz w:val="22"/>
                <w:szCs w:val="22"/>
              </w:rPr>
              <w:t xml:space="preserve">azwisko </w:t>
            </w:r>
            <w:r>
              <w:rPr>
                <w:sz w:val="22"/>
                <w:szCs w:val="22"/>
              </w:rPr>
              <w:t>i i</w:t>
            </w:r>
            <w:r w:rsidRPr="00017945">
              <w:rPr>
                <w:sz w:val="22"/>
                <w:szCs w:val="22"/>
              </w:rPr>
              <w:t xml:space="preserve">mię </w:t>
            </w:r>
            <w:r w:rsidR="00D45DB8" w:rsidRPr="00903204">
              <w:rPr>
                <w:sz w:val="22"/>
                <w:szCs w:val="22"/>
              </w:rPr>
              <w:t>członka Rady</w:t>
            </w:r>
          </w:p>
        </w:tc>
        <w:tc>
          <w:tcPr>
            <w:tcW w:w="5198" w:type="dxa"/>
            <w:vAlign w:val="center"/>
          </w:tcPr>
          <w:p w14:paraId="1AE84A33" w14:textId="77777777" w:rsidR="00D45DB8" w:rsidRPr="00903204" w:rsidRDefault="00D45DB8" w:rsidP="00844EA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D45DB8" w:rsidRPr="00903204" w14:paraId="5F9DB6AA" w14:textId="77777777" w:rsidTr="00D45DB8">
        <w:trPr>
          <w:trHeight w:val="42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4E569513" w14:textId="77777777" w:rsidR="00D45DB8" w:rsidRPr="00903204" w:rsidRDefault="00D45DB8" w:rsidP="00823EFE">
            <w:pPr>
              <w:rPr>
                <w:sz w:val="22"/>
                <w:szCs w:val="22"/>
              </w:rPr>
            </w:pPr>
            <w:r w:rsidRPr="00903204">
              <w:rPr>
                <w:sz w:val="22"/>
                <w:szCs w:val="22"/>
              </w:rPr>
              <w:t>Adres zamieszkania (ulica, nr, miejscowość, kod pocztowy, poczta)</w:t>
            </w:r>
          </w:p>
        </w:tc>
        <w:tc>
          <w:tcPr>
            <w:tcW w:w="5198" w:type="dxa"/>
            <w:vAlign w:val="center"/>
          </w:tcPr>
          <w:p w14:paraId="6AA1E366" w14:textId="77777777" w:rsidR="00D45DB8" w:rsidRPr="00903204" w:rsidRDefault="00D45DB8" w:rsidP="00844EA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258E4" w:rsidRPr="00903204" w14:paraId="5AB372EF" w14:textId="77777777" w:rsidTr="0054364C">
        <w:trPr>
          <w:trHeight w:val="85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40758634" w14:textId="77777777" w:rsidR="00E258E4" w:rsidRPr="00903204" w:rsidRDefault="00104721" w:rsidP="00823EFE">
            <w:pPr>
              <w:rPr>
                <w:sz w:val="22"/>
                <w:szCs w:val="22"/>
              </w:rPr>
            </w:pPr>
            <w:r w:rsidRPr="00903204">
              <w:rPr>
                <w:sz w:val="22"/>
                <w:szCs w:val="22"/>
              </w:rPr>
              <w:t>Sposób otrzymywania dochodu: własna działalność gospodarcza lub rolnicza</w:t>
            </w:r>
            <w:r w:rsidR="00E258E4" w:rsidRPr="00903204">
              <w:rPr>
                <w:sz w:val="22"/>
                <w:szCs w:val="22"/>
              </w:rPr>
              <w:t xml:space="preserve"> / osoba zatrudniona /</w:t>
            </w:r>
            <w:r w:rsidRPr="00903204">
              <w:rPr>
                <w:sz w:val="22"/>
                <w:szCs w:val="22"/>
              </w:rPr>
              <w:t xml:space="preserve"> umowa zlecenia lub </w:t>
            </w:r>
            <w:r w:rsidR="00CF5AD4" w:rsidRPr="00903204">
              <w:rPr>
                <w:sz w:val="22"/>
                <w:szCs w:val="22"/>
              </w:rPr>
              <w:t xml:space="preserve">o </w:t>
            </w:r>
            <w:r w:rsidRPr="00903204">
              <w:rPr>
                <w:sz w:val="22"/>
                <w:szCs w:val="22"/>
              </w:rPr>
              <w:t>dzieło /</w:t>
            </w:r>
            <w:r w:rsidR="00E258E4" w:rsidRPr="00903204">
              <w:rPr>
                <w:sz w:val="22"/>
                <w:szCs w:val="22"/>
              </w:rPr>
              <w:t xml:space="preserve"> bezrobotny / emeryt / rencista / </w:t>
            </w:r>
            <w:r w:rsidRPr="00903204">
              <w:rPr>
                <w:sz w:val="22"/>
                <w:szCs w:val="22"/>
              </w:rPr>
              <w:t>student / i</w:t>
            </w:r>
            <w:r w:rsidR="00E258E4" w:rsidRPr="00903204">
              <w:rPr>
                <w:sz w:val="22"/>
                <w:szCs w:val="22"/>
              </w:rPr>
              <w:t>nny (jaki?)</w:t>
            </w:r>
          </w:p>
        </w:tc>
        <w:tc>
          <w:tcPr>
            <w:tcW w:w="5198" w:type="dxa"/>
            <w:vAlign w:val="center"/>
          </w:tcPr>
          <w:p w14:paraId="77AA48B0" w14:textId="77777777" w:rsidR="00E258E4" w:rsidRPr="00903204" w:rsidRDefault="00E258E4" w:rsidP="00844EA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0746E" w:rsidRPr="00903204" w14:paraId="0B5EDABE" w14:textId="77777777" w:rsidTr="0054364C">
        <w:trPr>
          <w:trHeight w:val="85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314D235A" w14:textId="77777777" w:rsidR="00B25889" w:rsidRPr="00903204" w:rsidRDefault="00B25889" w:rsidP="00B25889">
            <w:pPr>
              <w:rPr>
                <w:sz w:val="22"/>
                <w:szCs w:val="22"/>
              </w:rPr>
            </w:pPr>
            <w:r w:rsidRPr="00903204">
              <w:rPr>
                <w:sz w:val="22"/>
                <w:szCs w:val="22"/>
              </w:rPr>
              <w:t>Nazwa i adres</w:t>
            </w:r>
            <w:r w:rsidR="00104721" w:rsidRPr="00903204">
              <w:rPr>
                <w:sz w:val="22"/>
                <w:szCs w:val="22"/>
              </w:rPr>
              <w:t>:</w:t>
            </w:r>
            <w:r w:rsidRPr="00903204">
              <w:rPr>
                <w:sz w:val="22"/>
                <w:szCs w:val="22"/>
              </w:rPr>
              <w:t xml:space="preserve"> miejsca zatrudnienia oraz stanowisko /</w:t>
            </w:r>
          </w:p>
          <w:p w14:paraId="7751F614" w14:textId="77777777" w:rsidR="0020746E" w:rsidRPr="00903204" w:rsidRDefault="00417E28" w:rsidP="00104721">
            <w:pPr>
              <w:rPr>
                <w:sz w:val="22"/>
                <w:szCs w:val="22"/>
              </w:rPr>
            </w:pPr>
            <w:r w:rsidRPr="00903204">
              <w:rPr>
                <w:sz w:val="22"/>
                <w:szCs w:val="22"/>
              </w:rPr>
              <w:t>własn</w:t>
            </w:r>
            <w:r w:rsidR="00104721" w:rsidRPr="00903204">
              <w:rPr>
                <w:sz w:val="22"/>
                <w:szCs w:val="22"/>
              </w:rPr>
              <w:t>ej</w:t>
            </w:r>
            <w:r w:rsidR="00B25889" w:rsidRPr="00903204">
              <w:rPr>
                <w:sz w:val="22"/>
                <w:szCs w:val="22"/>
              </w:rPr>
              <w:t xml:space="preserve"> działalnoś</w:t>
            </w:r>
            <w:r w:rsidR="00104721" w:rsidRPr="00903204">
              <w:rPr>
                <w:sz w:val="22"/>
                <w:szCs w:val="22"/>
              </w:rPr>
              <w:t>ci</w:t>
            </w:r>
            <w:r w:rsidR="00B25889" w:rsidRPr="00903204">
              <w:rPr>
                <w:sz w:val="22"/>
                <w:szCs w:val="22"/>
              </w:rPr>
              <w:t xml:space="preserve"> gospodarcz</w:t>
            </w:r>
            <w:r w:rsidR="00104721" w:rsidRPr="00903204">
              <w:rPr>
                <w:sz w:val="22"/>
                <w:szCs w:val="22"/>
              </w:rPr>
              <w:t>ej</w:t>
            </w:r>
            <w:r w:rsidR="00B25889" w:rsidRPr="00903204">
              <w:rPr>
                <w:sz w:val="22"/>
                <w:szCs w:val="22"/>
              </w:rPr>
              <w:t xml:space="preserve"> / </w:t>
            </w:r>
            <w:r w:rsidRPr="00903204">
              <w:rPr>
                <w:sz w:val="22"/>
                <w:szCs w:val="22"/>
              </w:rPr>
              <w:t>własn</w:t>
            </w:r>
            <w:r w:rsidR="00104721" w:rsidRPr="00903204">
              <w:rPr>
                <w:sz w:val="22"/>
                <w:szCs w:val="22"/>
              </w:rPr>
              <w:t>ej</w:t>
            </w:r>
            <w:r w:rsidRPr="00903204">
              <w:rPr>
                <w:sz w:val="22"/>
                <w:szCs w:val="22"/>
              </w:rPr>
              <w:t xml:space="preserve"> działalnoś</w:t>
            </w:r>
            <w:r w:rsidR="00104721" w:rsidRPr="00903204">
              <w:rPr>
                <w:sz w:val="22"/>
                <w:szCs w:val="22"/>
              </w:rPr>
              <w:t>ci</w:t>
            </w:r>
            <w:r w:rsidRPr="00903204">
              <w:rPr>
                <w:sz w:val="22"/>
                <w:szCs w:val="22"/>
              </w:rPr>
              <w:t xml:space="preserve"> rolnicz</w:t>
            </w:r>
            <w:r w:rsidR="00104721" w:rsidRPr="00903204">
              <w:rPr>
                <w:sz w:val="22"/>
                <w:szCs w:val="22"/>
              </w:rPr>
              <w:t>ej /</w:t>
            </w:r>
            <w:r w:rsidR="00CF5AD4" w:rsidRPr="00903204">
              <w:rPr>
                <w:sz w:val="22"/>
                <w:szCs w:val="22"/>
              </w:rPr>
              <w:t>z kim zawarto umowy zlecenie lub o dzieło</w:t>
            </w:r>
            <w:r w:rsidR="00104721" w:rsidRPr="00903204">
              <w:rPr>
                <w:sz w:val="22"/>
                <w:szCs w:val="22"/>
              </w:rPr>
              <w:t xml:space="preserve"> </w:t>
            </w:r>
            <w:r w:rsidR="00CF5AD4" w:rsidRPr="00903204">
              <w:rPr>
                <w:sz w:val="22"/>
                <w:szCs w:val="22"/>
              </w:rPr>
              <w:t xml:space="preserve">/ </w:t>
            </w:r>
            <w:r w:rsidR="00B25889" w:rsidRPr="00903204">
              <w:rPr>
                <w:sz w:val="22"/>
                <w:szCs w:val="22"/>
              </w:rPr>
              <w:t>nie dotyczy</w:t>
            </w:r>
          </w:p>
        </w:tc>
        <w:tc>
          <w:tcPr>
            <w:tcW w:w="5198" w:type="dxa"/>
            <w:vAlign w:val="center"/>
          </w:tcPr>
          <w:p w14:paraId="1E5A5AEC" w14:textId="77777777" w:rsidR="0020746E" w:rsidRPr="00903204" w:rsidRDefault="0020746E" w:rsidP="00BB2E3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0746E" w:rsidRPr="00823EFE" w14:paraId="10A59B54" w14:textId="77777777" w:rsidTr="0054364C">
        <w:trPr>
          <w:trHeight w:val="85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50FA57AE" w14:textId="360D95E9" w:rsidR="0020746E" w:rsidRPr="00823EFE" w:rsidRDefault="00417E28" w:rsidP="00823EFE">
            <w:pPr>
              <w:rPr>
                <w:sz w:val="22"/>
                <w:szCs w:val="22"/>
              </w:rPr>
            </w:pPr>
            <w:r w:rsidRPr="00903204">
              <w:rPr>
                <w:sz w:val="22"/>
                <w:szCs w:val="22"/>
              </w:rPr>
              <w:t>C</w:t>
            </w:r>
            <w:r w:rsidR="0020746E" w:rsidRPr="00903204">
              <w:rPr>
                <w:sz w:val="22"/>
                <w:szCs w:val="22"/>
              </w:rPr>
              <w:t>złonkostwo oraz funkcja w: organizacji pozarządowej (poza LGD) / grupie producenckiej lub branżowej / innej organizacji (nazwa i adres podmiotu</w:t>
            </w:r>
            <w:r w:rsidR="0046498D" w:rsidRPr="00903204">
              <w:rPr>
                <w:sz w:val="22"/>
                <w:szCs w:val="22"/>
              </w:rPr>
              <w:t>, nr KRS</w:t>
            </w:r>
            <w:r w:rsidR="0020746E" w:rsidRPr="00903204">
              <w:rPr>
                <w:sz w:val="22"/>
                <w:szCs w:val="22"/>
              </w:rPr>
              <w:t>) / nie dotyczy</w:t>
            </w:r>
          </w:p>
        </w:tc>
        <w:tc>
          <w:tcPr>
            <w:tcW w:w="5198" w:type="dxa"/>
            <w:vAlign w:val="center"/>
          </w:tcPr>
          <w:p w14:paraId="2F0291F1" w14:textId="77777777" w:rsidR="0020746E" w:rsidRPr="00FF59BE" w:rsidRDefault="0020746E" w:rsidP="0022723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0746E" w:rsidRPr="00823EFE" w14:paraId="3131A905" w14:textId="77777777" w:rsidTr="00D45DB8">
        <w:trPr>
          <w:trHeight w:val="589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3C4491A6" w14:textId="77777777" w:rsidR="0020746E" w:rsidRPr="00823EFE" w:rsidRDefault="00417E28" w:rsidP="00823E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20746E" w:rsidRPr="00823EFE">
              <w:rPr>
                <w:sz w:val="22"/>
                <w:szCs w:val="22"/>
              </w:rPr>
              <w:t>ełniona funkcja / stanowisko publiczne: radny / wójt / burmistrz / inna (jaka?) / nie dotyczy</w:t>
            </w:r>
          </w:p>
        </w:tc>
        <w:tc>
          <w:tcPr>
            <w:tcW w:w="5198" w:type="dxa"/>
            <w:vAlign w:val="center"/>
          </w:tcPr>
          <w:p w14:paraId="2D94669F" w14:textId="77777777" w:rsidR="0020746E" w:rsidRPr="00FF59BE" w:rsidRDefault="0020746E" w:rsidP="0022723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0746E" w:rsidRPr="00823EFE" w14:paraId="4CB68352" w14:textId="77777777" w:rsidTr="0054364C">
        <w:trPr>
          <w:trHeight w:val="85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592DF4B0" w14:textId="77777777" w:rsidR="0020746E" w:rsidRPr="00823EFE" w:rsidRDefault="00417E28" w:rsidP="00823EFE">
            <w:pPr>
              <w:rPr>
                <w:sz w:val="22"/>
                <w:szCs w:val="22"/>
              </w:rPr>
            </w:pPr>
            <w:r>
              <w:rPr>
                <w:rStyle w:val="tojvnm2t"/>
                <w:sz w:val="22"/>
              </w:rPr>
              <w:t>U</w:t>
            </w:r>
            <w:r w:rsidR="0020746E">
              <w:rPr>
                <w:rStyle w:val="tojvnm2t"/>
                <w:sz w:val="22"/>
              </w:rPr>
              <w:t>dział w zarządzaniu lub kontroli podmiotu albo udział w jego kapitale (nazwa, adres podmiotu, NIP, REGON) / nie dotyczy</w:t>
            </w:r>
          </w:p>
        </w:tc>
        <w:tc>
          <w:tcPr>
            <w:tcW w:w="5198" w:type="dxa"/>
            <w:vAlign w:val="center"/>
          </w:tcPr>
          <w:p w14:paraId="5310F5E7" w14:textId="77777777" w:rsidR="0020746E" w:rsidRDefault="0020746E" w:rsidP="0022723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0746E" w:rsidRPr="00823EFE" w14:paraId="550353FA" w14:textId="77777777" w:rsidTr="0054364C">
        <w:trPr>
          <w:trHeight w:val="501"/>
        </w:trPr>
        <w:tc>
          <w:tcPr>
            <w:tcW w:w="10194" w:type="dxa"/>
            <w:gridSpan w:val="2"/>
            <w:shd w:val="clear" w:color="auto" w:fill="auto"/>
            <w:vAlign w:val="center"/>
          </w:tcPr>
          <w:p w14:paraId="10D8C9EB" w14:textId="77777777" w:rsidR="0020746E" w:rsidRPr="00BB2E33" w:rsidRDefault="0020746E" w:rsidP="00823EFE">
            <w:pPr>
              <w:jc w:val="center"/>
              <w:rPr>
                <w:b/>
                <w:sz w:val="22"/>
                <w:szCs w:val="22"/>
              </w:rPr>
            </w:pPr>
            <w:r w:rsidRPr="00BB2E33">
              <w:rPr>
                <w:b/>
                <w:sz w:val="22"/>
                <w:szCs w:val="22"/>
              </w:rPr>
              <w:t>OŚWIADCZAM, ŻE NIE NALEŻĘ DO ŻADNEJ GRUPY INTERESU* /</w:t>
            </w:r>
          </w:p>
          <w:p w14:paraId="67C6E9C7" w14:textId="357D9C34" w:rsidR="0020746E" w:rsidRPr="00823EFE" w:rsidRDefault="0020746E" w:rsidP="0054364C">
            <w:pPr>
              <w:jc w:val="center"/>
              <w:rPr>
                <w:sz w:val="22"/>
                <w:szCs w:val="22"/>
              </w:rPr>
            </w:pPr>
            <w:r w:rsidRPr="00417E28">
              <w:rPr>
                <w:b/>
                <w:sz w:val="22"/>
                <w:szCs w:val="22"/>
              </w:rPr>
              <w:t>OŚWIADCZAM, ŻE NALEŻĘ DO NAST</w:t>
            </w:r>
            <w:r w:rsidR="0046498D">
              <w:rPr>
                <w:b/>
                <w:sz w:val="22"/>
                <w:szCs w:val="22"/>
              </w:rPr>
              <w:t>Ę</w:t>
            </w:r>
            <w:r w:rsidRPr="00417E28">
              <w:rPr>
                <w:b/>
                <w:sz w:val="22"/>
                <w:szCs w:val="22"/>
              </w:rPr>
              <w:t>PUJĄCEJ GRUPY INTERESU*:</w:t>
            </w:r>
          </w:p>
        </w:tc>
      </w:tr>
      <w:tr w:rsidR="0020746E" w:rsidRPr="00823EFE" w14:paraId="0AFA490C" w14:textId="77777777" w:rsidTr="0054364C">
        <w:trPr>
          <w:trHeight w:val="660"/>
        </w:trPr>
        <w:tc>
          <w:tcPr>
            <w:tcW w:w="4996" w:type="dxa"/>
            <w:shd w:val="clear" w:color="auto" w:fill="auto"/>
          </w:tcPr>
          <w:p w14:paraId="7BB9921B" w14:textId="77777777" w:rsidR="0020746E" w:rsidRPr="00823EFE" w:rsidRDefault="0020746E" w:rsidP="004C6D3A">
            <w:pPr>
              <w:rPr>
                <w:sz w:val="22"/>
                <w:szCs w:val="22"/>
              </w:rPr>
            </w:pPr>
            <w:r w:rsidRPr="00823EFE">
              <w:rPr>
                <w:sz w:val="22"/>
                <w:szCs w:val="22"/>
              </w:rPr>
              <w:t xml:space="preserve"> nazwa grupy interesu: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198" w:type="dxa"/>
            <w:shd w:val="clear" w:color="auto" w:fill="auto"/>
          </w:tcPr>
          <w:p w14:paraId="1927126B" w14:textId="77777777" w:rsidR="0020746E" w:rsidRPr="00EB2CEB" w:rsidRDefault="0020746E" w:rsidP="00781A07">
            <w:pPr>
              <w:jc w:val="both"/>
              <w:rPr>
                <w:sz w:val="22"/>
                <w:szCs w:val="22"/>
              </w:rPr>
            </w:pPr>
            <w:r w:rsidRPr="00823EFE">
              <w:rPr>
                <w:sz w:val="22"/>
                <w:szCs w:val="22"/>
              </w:rPr>
              <w:t xml:space="preserve">z tytułu: </w:t>
            </w:r>
          </w:p>
        </w:tc>
      </w:tr>
      <w:tr w:rsidR="0054364C" w:rsidRPr="00823EFE" w14:paraId="48934753" w14:textId="77777777" w:rsidTr="00C533F7">
        <w:trPr>
          <w:trHeight w:val="660"/>
        </w:trPr>
        <w:tc>
          <w:tcPr>
            <w:tcW w:w="10194" w:type="dxa"/>
            <w:gridSpan w:val="2"/>
            <w:shd w:val="clear" w:color="auto" w:fill="auto"/>
          </w:tcPr>
          <w:p w14:paraId="3ED11159" w14:textId="77777777" w:rsidR="0054364C" w:rsidRPr="0054364C" w:rsidRDefault="0054364C" w:rsidP="0054364C">
            <w:pPr>
              <w:jc w:val="both"/>
              <w:rPr>
                <w:rFonts w:cs="Calibri Light"/>
                <w:b/>
                <w:bCs/>
                <w:u w:val="single"/>
              </w:rPr>
            </w:pPr>
            <w:r w:rsidRPr="0054364C">
              <w:rPr>
                <w:rFonts w:cs="Calibri Light"/>
                <w:b/>
                <w:bCs/>
                <w:u w:val="single"/>
              </w:rPr>
              <w:t xml:space="preserve">Jednocześnie oświadczam, że na dzień składania </w:t>
            </w:r>
            <w:r w:rsidR="00D45DB8">
              <w:rPr>
                <w:rFonts w:cs="Calibri Light"/>
                <w:b/>
                <w:bCs/>
                <w:u w:val="single"/>
              </w:rPr>
              <w:t>oświadczenia</w:t>
            </w:r>
            <w:r w:rsidRPr="0054364C">
              <w:rPr>
                <w:rFonts w:cs="Calibri Light"/>
                <w:b/>
                <w:bCs/>
                <w:u w:val="single"/>
              </w:rPr>
              <w:t>:</w:t>
            </w:r>
          </w:p>
          <w:p w14:paraId="759361D0" w14:textId="77777777" w:rsidR="0054364C" w:rsidRPr="00052E39" w:rsidRDefault="0054364C" w:rsidP="00D45DB8">
            <w:pPr>
              <w:pStyle w:val="Akapitzlist"/>
              <w:numPr>
                <w:ilvl w:val="0"/>
                <w:numId w:val="10"/>
              </w:numPr>
              <w:ind w:left="306" w:hanging="284"/>
              <w:jc w:val="both"/>
              <w:rPr>
                <w:rFonts w:cs="Calibri Light"/>
                <w:sz w:val="22"/>
                <w:szCs w:val="22"/>
              </w:rPr>
            </w:pPr>
            <w:r w:rsidRPr="00052E39">
              <w:rPr>
                <w:rFonts w:cs="Calibri Light"/>
                <w:sz w:val="22"/>
                <w:szCs w:val="22"/>
              </w:rPr>
              <w:t>Nie jestem skazana/y prawomocnym wyrokiem za przestępstwo popełnione umyślnie.</w:t>
            </w:r>
          </w:p>
          <w:p w14:paraId="321C6AA4" w14:textId="4DBE3B00" w:rsidR="0054364C" w:rsidRPr="00052E39" w:rsidRDefault="0054364C" w:rsidP="00D45DB8">
            <w:pPr>
              <w:pStyle w:val="Akapitzlist"/>
              <w:numPr>
                <w:ilvl w:val="0"/>
                <w:numId w:val="10"/>
              </w:numPr>
              <w:ind w:left="306" w:hanging="284"/>
              <w:jc w:val="both"/>
              <w:rPr>
                <w:rFonts w:cs="Calibri Light"/>
                <w:sz w:val="22"/>
                <w:szCs w:val="22"/>
              </w:rPr>
            </w:pPr>
            <w:r w:rsidRPr="00052E39">
              <w:rPr>
                <w:rFonts w:cs="Calibri Light"/>
                <w:sz w:val="22"/>
                <w:szCs w:val="22"/>
              </w:rPr>
              <w:t>Nie jestem pracownikiem Biura</w:t>
            </w:r>
            <w:r w:rsidR="008D40D7">
              <w:rPr>
                <w:rFonts w:cs="Calibri Light"/>
                <w:sz w:val="22"/>
                <w:szCs w:val="22"/>
              </w:rPr>
              <w:t xml:space="preserve"> LGD</w:t>
            </w:r>
            <w:r w:rsidRPr="00052E39">
              <w:rPr>
                <w:rFonts w:cs="Calibri Light"/>
                <w:sz w:val="22"/>
                <w:szCs w:val="22"/>
              </w:rPr>
              <w:t>, członkiem Zarządu ani członkiem Komisji Rewizyjnej LGD.</w:t>
            </w:r>
          </w:p>
          <w:p w14:paraId="0733D5A5" w14:textId="25667C1D" w:rsidR="0054364C" w:rsidRPr="00052E39" w:rsidRDefault="0054364C" w:rsidP="00D45DB8">
            <w:pPr>
              <w:pStyle w:val="Akapitzlist"/>
              <w:numPr>
                <w:ilvl w:val="0"/>
                <w:numId w:val="10"/>
              </w:numPr>
              <w:ind w:left="306" w:hanging="284"/>
              <w:jc w:val="both"/>
              <w:rPr>
                <w:rFonts w:cs="Calibri Light"/>
                <w:sz w:val="22"/>
                <w:szCs w:val="22"/>
              </w:rPr>
            </w:pPr>
            <w:r w:rsidRPr="00052E39">
              <w:rPr>
                <w:rFonts w:cs="Calibri Light"/>
                <w:sz w:val="22"/>
                <w:szCs w:val="22"/>
              </w:rPr>
              <w:t>Nie pozostaję z pracownikami Biura</w:t>
            </w:r>
            <w:r w:rsidR="008D40D7">
              <w:rPr>
                <w:rFonts w:cs="Calibri Light"/>
                <w:sz w:val="22"/>
                <w:szCs w:val="22"/>
              </w:rPr>
              <w:t xml:space="preserve"> LGD</w:t>
            </w:r>
            <w:r w:rsidRPr="00052E39">
              <w:rPr>
                <w:rFonts w:cs="Calibri Light"/>
                <w:sz w:val="22"/>
                <w:szCs w:val="22"/>
              </w:rPr>
              <w:t>, członkami Zarządu, członkami Komisji Rewizyjnej w związku małżeńskim, ani też w stosunku pokrewieństwa, powinowactwa w linii prostej.</w:t>
            </w:r>
          </w:p>
          <w:p w14:paraId="6A97DA07" w14:textId="790BA257" w:rsidR="0054364C" w:rsidRPr="00052E39" w:rsidRDefault="0054364C" w:rsidP="00052E39">
            <w:pPr>
              <w:pStyle w:val="Akapitzlist"/>
              <w:numPr>
                <w:ilvl w:val="0"/>
                <w:numId w:val="10"/>
              </w:numPr>
              <w:spacing w:after="160"/>
              <w:ind w:left="306" w:hanging="284"/>
              <w:jc w:val="both"/>
              <w:rPr>
                <w:rFonts w:cs="Calibri Light"/>
                <w:sz w:val="22"/>
                <w:szCs w:val="22"/>
              </w:rPr>
            </w:pPr>
            <w:r w:rsidRPr="00052E39">
              <w:rPr>
                <w:rFonts w:cs="Calibri Light"/>
                <w:sz w:val="22"/>
                <w:szCs w:val="22"/>
              </w:rPr>
              <w:t xml:space="preserve">Zobowiązuję się do poinformowania </w:t>
            </w:r>
            <w:r w:rsidR="00D45DB8" w:rsidRPr="00052E39">
              <w:rPr>
                <w:rFonts w:cs="Calibri Light"/>
                <w:sz w:val="22"/>
                <w:szCs w:val="22"/>
              </w:rPr>
              <w:t>Biura LGD</w:t>
            </w:r>
            <w:r w:rsidRPr="00052E39">
              <w:rPr>
                <w:rFonts w:cs="Calibri Light"/>
                <w:sz w:val="22"/>
                <w:szCs w:val="22"/>
              </w:rPr>
              <w:t xml:space="preserve"> o wystąpieniu zmiany danych wskazanych</w:t>
            </w:r>
            <w:r w:rsidR="00052E39">
              <w:rPr>
                <w:rFonts w:cs="Calibri Light"/>
                <w:sz w:val="22"/>
                <w:szCs w:val="22"/>
              </w:rPr>
              <w:t xml:space="preserve"> </w:t>
            </w:r>
            <w:r w:rsidRPr="00052E39">
              <w:rPr>
                <w:rFonts w:cs="Calibri Light"/>
                <w:sz w:val="22"/>
                <w:szCs w:val="22"/>
              </w:rPr>
              <w:t>w niniejszym dokumencie niezwłocznie po ich zaistnieniu, jednak nie później niż w terminie 14 dni od daty zaistnienia zmiany, ze wskazaniem zakresu przedmiotowych zmian.</w:t>
            </w:r>
          </w:p>
          <w:p w14:paraId="13A47135" w14:textId="77777777" w:rsidR="00052E39" w:rsidRDefault="0054364C" w:rsidP="00052E39">
            <w:pPr>
              <w:pStyle w:val="Akapitzlist"/>
              <w:numPr>
                <w:ilvl w:val="0"/>
                <w:numId w:val="10"/>
              </w:numPr>
              <w:spacing w:after="160"/>
              <w:ind w:left="306" w:hanging="284"/>
              <w:jc w:val="both"/>
              <w:rPr>
                <w:rFonts w:cs="Calibri Light"/>
                <w:sz w:val="22"/>
                <w:szCs w:val="22"/>
              </w:rPr>
            </w:pPr>
            <w:r w:rsidRPr="00052E39">
              <w:rPr>
                <w:rFonts w:cs="Calibri Light"/>
                <w:sz w:val="22"/>
                <w:szCs w:val="22"/>
              </w:rPr>
              <w:t xml:space="preserve">Ponadto, działając w imieniu własnym, na podstawie art. </w:t>
            </w:r>
            <w:r w:rsidR="002C3F89" w:rsidRPr="00052E39">
              <w:rPr>
                <w:rFonts w:cs="Calibri Light"/>
                <w:sz w:val="22"/>
                <w:szCs w:val="22"/>
              </w:rPr>
              <w:t>6</w:t>
            </w:r>
            <w:r w:rsidRPr="00052E39">
              <w:rPr>
                <w:rFonts w:cs="Calibri Light"/>
                <w:sz w:val="22"/>
                <w:szCs w:val="22"/>
              </w:rPr>
              <w:t xml:space="preserve"> ust. 1 pkt 1</w:t>
            </w:r>
            <w:r w:rsidR="002C3F89" w:rsidRPr="00052E39">
              <w:rPr>
                <w:rFonts w:cs="Calibri Light"/>
                <w:sz w:val="22"/>
                <w:szCs w:val="22"/>
              </w:rPr>
              <w:t xml:space="preserve"> lit. a i b</w:t>
            </w:r>
            <w:r w:rsidRPr="00052E39">
              <w:rPr>
                <w:rFonts w:cs="Calibri Light"/>
                <w:sz w:val="22"/>
                <w:szCs w:val="22"/>
              </w:rPr>
              <w:t xml:space="preserve"> </w:t>
            </w:r>
            <w:r w:rsidR="002C3F89" w:rsidRPr="00052E39">
              <w:rPr>
                <w:rFonts w:cs="Calibri Light"/>
                <w:sz w:val="22"/>
                <w:szCs w:val="22"/>
              </w:rPr>
              <w:t>rozporządzeni</w:t>
            </w:r>
            <w:r w:rsidR="0046498D" w:rsidRPr="00052E39">
              <w:rPr>
                <w:rFonts w:cs="Calibri Light"/>
                <w:sz w:val="22"/>
                <w:szCs w:val="22"/>
              </w:rPr>
              <w:t>a</w:t>
            </w:r>
            <w:r w:rsidR="002C3F89" w:rsidRPr="00052E39">
              <w:rPr>
                <w:rFonts w:cs="Calibri Light"/>
                <w:sz w:val="22"/>
                <w:szCs w:val="22"/>
              </w:rPr>
              <w:t xml:space="preserve"> Parlamentu Europejskiego i Rady (UE) 2016/679 z dnia 27 kwietnia 2016 r. w sprawie ochrony osób fizycznych w związku z przetwarzaniem danych osobowych i w sprawie swobodnego przepływu takich danych oraz uchylenia dyrektywy 95/46/WE (tzw. RODO), </w:t>
            </w:r>
            <w:r w:rsidRPr="00052E39">
              <w:rPr>
                <w:rFonts w:cs="Calibri Light"/>
                <w:sz w:val="22"/>
                <w:szCs w:val="22"/>
              </w:rPr>
              <w:t>wyrażam zgodę na zbieranie</w:t>
            </w:r>
            <w:r w:rsidR="00052E39">
              <w:rPr>
                <w:rFonts w:cs="Calibri Light"/>
                <w:sz w:val="22"/>
                <w:szCs w:val="22"/>
              </w:rPr>
              <w:t xml:space="preserve"> </w:t>
            </w:r>
            <w:r w:rsidRPr="00052E39">
              <w:rPr>
                <w:rFonts w:cs="Calibri Light"/>
                <w:sz w:val="22"/>
                <w:szCs w:val="22"/>
              </w:rPr>
              <w:t>i przetwarzanie moich danych osobowych przez LGD, w szczególności danych zawartych</w:t>
            </w:r>
            <w:r w:rsidR="00052E39">
              <w:rPr>
                <w:rFonts w:cs="Calibri Light"/>
                <w:sz w:val="22"/>
                <w:szCs w:val="22"/>
              </w:rPr>
              <w:t xml:space="preserve"> </w:t>
            </w:r>
            <w:r w:rsidRPr="00052E39">
              <w:rPr>
                <w:rFonts w:cs="Calibri Light"/>
                <w:sz w:val="22"/>
                <w:szCs w:val="22"/>
              </w:rPr>
              <w:t xml:space="preserve">w </w:t>
            </w:r>
            <w:r w:rsidR="00D45DB8" w:rsidRPr="00052E39">
              <w:rPr>
                <w:rFonts w:cs="Calibri Light"/>
                <w:sz w:val="22"/>
                <w:szCs w:val="22"/>
              </w:rPr>
              <w:t>niniejszym oświadczeniu</w:t>
            </w:r>
            <w:r w:rsidRPr="00052E39">
              <w:rPr>
                <w:rFonts w:cs="Calibri Light"/>
                <w:sz w:val="22"/>
                <w:szCs w:val="22"/>
              </w:rPr>
              <w:t>, dokumentach aktualizujących moje dane członkowskie oraz wszelkich innych dokumentach przekazanych LGD w związku z moich członkostwem.</w:t>
            </w:r>
          </w:p>
          <w:p w14:paraId="5E943C7F" w14:textId="6C444F55" w:rsidR="0054364C" w:rsidRPr="00052E39" w:rsidRDefault="0054364C" w:rsidP="00052E39">
            <w:pPr>
              <w:pStyle w:val="Akapitzlist"/>
              <w:spacing w:after="160"/>
              <w:ind w:left="306" w:hanging="306"/>
              <w:jc w:val="both"/>
              <w:rPr>
                <w:rFonts w:cs="Calibri Light"/>
                <w:sz w:val="22"/>
                <w:szCs w:val="22"/>
              </w:rPr>
            </w:pPr>
            <w:r w:rsidRPr="00052E39">
              <w:rPr>
                <w:rFonts w:cs="Calibri Light"/>
                <w:sz w:val="22"/>
                <w:szCs w:val="22"/>
              </w:rPr>
              <w:t>Niniejsze oświadczenie obejmuje także zgodę na:</w:t>
            </w:r>
          </w:p>
          <w:p w14:paraId="77E1BAEF" w14:textId="641C08CA" w:rsidR="0054364C" w:rsidRPr="00052E39" w:rsidRDefault="0054364C" w:rsidP="00D45DB8">
            <w:pPr>
              <w:pStyle w:val="Akapitzlist"/>
              <w:numPr>
                <w:ilvl w:val="1"/>
                <w:numId w:val="12"/>
              </w:numPr>
              <w:spacing w:after="160"/>
              <w:ind w:left="589" w:hanging="283"/>
              <w:jc w:val="both"/>
              <w:rPr>
                <w:rFonts w:cs="Calibri Light"/>
                <w:sz w:val="22"/>
                <w:szCs w:val="22"/>
              </w:rPr>
            </w:pPr>
            <w:r w:rsidRPr="00052E39">
              <w:rPr>
                <w:rFonts w:cs="Calibri Light"/>
                <w:sz w:val="22"/>
                <w:szCs w:val="22"/>
              </w:rPr>
              <w:t>zbieranie i przetwarzanie moich danych osobowych przez LGD, w związku z realizacją zadań wynikających z ustawy z dnia 20 lutego 2015 r. o rozwoju lokalnym z udziałem lokalnej społeczności</w:t>
            </w:r>
            <w:r w:rsidR="0046498D" w:rsidRPr="00052E39">
              <w:rPr>
                <w:rFonts w:cs="Calibri Light"/>
                <w:sz w:val="22"/>
                <w:szCs w:val="22"/>
              </w:rPr>
              <w:t>;</w:t>
            </w:r>
          </w:p>
          <w:p w14:paraId="29CD6B1F" w14:textId="77777777" w:rsidR="002C3F89" w:rsidRPr="002C3F89" w:rsidRDefault="0054364C" w:rsidP="002C3F89">
            <w:pPr>
              <w:pStyle w:val="Akapitzlist"/>
              <w:numPr>
                <w:ilvl w:val="1"/>
                <w:numId w:val="12"/>
              </w:numPr>
              <w:spacing w:after="160"/>
              <w:ind w:left="589" w:hanging="283"/>
              <w:jc w:val="both"/>
              <w:rPr>
                <w:sz w:val="22"/>
                <w:szCs w:val="22"/>
              </w:rPr>
            </w:pPr>
            <w:r w:rsidRPr="00052E39">
              <w:rPr>
                <w:rFonts w:cs="Calibri Light"/>
                <w:sz w:val="22"/>
                <w:szCs w:val="22"/>
              </w:rPr>
              <w:t>zbieranie i przetwarzanie moich danych osobowych w celach statystycznych i marketingowych prowadzonych przez LGD</w:t>
            </w:r>
            <w:r w:rsidRPr="002C3F89">
              <w:rPr>
                <w:rFonts w:cs="Calibri Light"/>
              </w:rPr>
              <w:t>.</w:t>
            </w:r>
          </w:p>
        </w:tc>
      </w:tr>
    </w:tbl>
    <w:p w14:paraId="5524046E" w14:textId="77777777" w:rsidR="00823EFE" w:rsidRPr="00AE189D" w:rsidRDefault="00823EFE" w:rsidP="00823EF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* niewłaściwe skreślić </w:t>
      </w:r>
    </w:p>
    <w:p w14:paraId="61CAE286" w14:textId="77777777" w:rsidR="00D45DB8" w:rsidRDefault="00D45DB8" w:rsidP="00823EFE">
      <w:pPr>
        <w:jc w:val="center"/>
        <w:rPr>
          <w:sz w:val="22"/>
          <w:szCs w:val="22"/>
        </w:rPr>
      </w:pPr>
    </w:p>
    <w:p w14:paraId="3F612478" w14:textId="77777777" w:rsidR="00D45DB8" w:rsidRDefault="00D45DB8" w:rsidP="00823EFE">
      <w:pPr>
        <w:jc w:val="center"/>
        <w:rPr>
          <w:sz w:val="22"/>
          <w:szCs w:val="22"/>
        </w:rPr>
      </w:pPr>
    </w:p>
    <w:p w14:paraId="0CC0D7C1" w14:textId="77777777" w:rsidR="00527E46" w:rsidRPr="00AE189D" w:rsidRDefault="00417E28" w:rsidP="00823EFE">
      <w:pPr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</w:t>
      </w:r>
      <w:r w:rsidR="00C20DFF" w:rsidRPr="00C57944">
        <w:rPr>
          <w:sz w:val="22"/>
          <w:szCs w:val="22"/>
        </w:rPr>
        <w:t xml:space="preserve"> r</w:t>
      </w:r>
      <w:r w:rsidR="001F3DF3" w:rsidRPr="00C57944">
        <w:rPr>
          <w:sz w:val="22"/>
          <w:szCs w:val="22"/>
        </w:rPr>
        <w:t>.</w:t>
      </w:r>
      <w:r w:rsidR="00527E46" w:rsidRPr="00AE189D">
        <w:rPr>
          <w:sz w:val="22"/>
          <w:szCs w:val="22"/>
        </w:rPr>
        <w:tab/>
      </w:r>
      <w:r w:rsidR="00527E46" w:rsidRPr="00AE189D">
        <w:rPr>
          <w:sz w:val="22"/>
          <w:szCs w:val="22"/>
        </w:rPr>
        <w:tab/>
      </w:r>
      <w:r w:rsidR="00527E46" w:rsidRPr="00AE189D">
        <w:rPr>
          <w:sz w:val="22"/>
          <w:szCs w:val="22"/>
        </w:rPr>
        <w:tab/>
      </w:r>
      <w:r w:rsidR="00527E46" w:rsidRPr="00AE189D">
        <w:rPr>
          <w:sz w:val="22"/>
          <w:szCs w:val="22"/>
        </w:rPr>
        <w:tab/>
      </w:r>
      <w:r w:rsidR="00C749DE" w:rsidRPr="00AE189D">
        <w:rPr>
          <w:sz w:val="22"/>
          <w:szCs w:val="22"/>
        </w:rPr>
        <w:t xml:space="preserve">               </w:t>
      </w:r>
      <w:r w:rsidR="00AE189D" w:rsidRPr="00AE189D">
        <w:rPr>
          <w:sz w:val="22"/>
          <w:szCs w:val="22"/>
        </w:rPr>
        <w:t>……………..……………………….</w:t>
      </w:r>
    </w:p>
    <w:p w14:paraId="5D21B784" w14:textId="77777777" w:rsidR="008518FF" w:rsidRDefault="00DB58F4" w:rsidP="00823EF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</w:t>
      </w:r>
      <w:r w:rsidR="00C20DFF">
        <w:rPr>
          <w:i/>
          <w:sz w:val="20"/>
          <w:szCs w:val="20"/>
        </w:rPr>
        <w:t xml:space="preserve">      </w:t>
      </w:r>
      <w:r>
        <w:rPr>
          <w:i/>
          <w:sz w:val="20"/>
          <w:szCs w:val="20"/>
        </w:rPr>
        <w:t xml:space="preserve">     </w:t>
      </w:r>
      <w:r w:rsidR="00126CFA">
        <w:rPr>
          <w:i/>
          <w:sz w:val="20"/>
          <w:szCs w:val="20"/>
        </w:rPr>
        <w:t xml:space="preserve">   </w:t>
      </w:r>
      <w:r w:rsidR="00AE189D">
        <w:rPr>
          <w:i/>
          <w:sz w:val="20"/>
          <w:szCs w:val="20"/>
        </w:rPr>
        <w:t>m</w:t>
      </w:r>
      <w:r w:rsidR="00527E46" w:rsidRPr="00AE189D">
        <w:rPr>
          <w:i/>
          <w:sz w:val="20"/>
          <w:szCs w:val="20"/>
        </w:rPr>
        <w:t xml:space="preserve">iejscowość, data </w:t>
      </w:r>
      <w:r w:rsidR="00527E46" w:rsidRPr="00AE189D">
        <w:rPr>
          <w:i/>
          <w:sz w:val="20"/>
          <w:szCs w:val="20"/>
        </w:rPr>
        <w:tab/>
      </w:r>
      <w:r w:rsidR="00527E46" w:rsidRPr="00AE189D">
        <w:rPr>
          <w:i/>
          <w:sz w:val="20"/>
          <w:szCs w:val="20"/>
        </w:rPr>
        <w:tab/>
      </w:r>
      <w:r w:rsidR="00527E46" w:rsidRPr="00AE189D">
        <w:rPr>
          <w:i/>
          <w:sz w:val="20"/>
          <w:szCs w:val="20"/>
        </w:rPr>
        <w:tab/>
      </w:r>
      <w:r w:rsidR="00527E46" w:rsidRPr="00AE189D">
        <w:rPr>
          <w:i/>
          <w:sz w:val="20"/>
          <w:szCs w:val="20"/>
        </w:rPr>
        <w:tab/>
      </w:r>
      <w:r w:rsidR="00527E46" w:rsidRPr="00AE189D">
        <w:rPr>
          <w:i/>
          <w:sz w:val="20"/>
          <w:szCs w:val="20"/>
        </w:rPr>
        <w:tab/>
        <w:t xml:space="preserve">    </w:t>
      </w:r>
      <w:r w:rsidR="00C20DFF">
        <w:rPr>
          <w:i/>
          <w:sz w:val="20"/>
          <w:szCs w:val="20"/>
        </w:rPr>
        <w:t xml:space="preserve">                  </w:t>
      </w:r>
      <w:r>
        <w:rPr>
          <w:i/>
          <w:sz w:val="20"/>
          <w:szCs w:val="20"/>
        </w:rPr>
        <w:t xml:space="preserve">    podpis</w:t>
      </w:r>
      <w:r w:rsidR="00D45DB8">
        <w:rPr>
          <w:i/>
          <w:sz w:val="20"/>
          <w:szCs w:val="20"/>
        </w:rPr>
        <w:t xml:space="preserve"> członka Rady</w:t>
      </w:r>
    </w:p>
    <w:sectPr w:rsidR="008518FF" w:rsidSect="00A41B35">
      <w:headerReference w:type="default" r:id="rId8"/>
      <w:type w:val="continuous"/>
      <w:pgSz w:w="11906" w:h="16838" w:code="9"/>
      <w:pgMar w:top="426" w:right="851" w:bottom="567" w:left="851" w:header="283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C0952" w14:textId="77777777" w:rsidR="00025364" w:rsidRDefault="00025364" w:rsidP="00701201">
      <w:r>
        <w:separator/>
      </w:r>
    </w:p>
  </w:endnote>
  <w:endnote w:type="continuationSeparator" w:id="0">
    <w:p w14:paraId="4BAB3055" w14:textId="77777777" w:rsidR="00025364" w:rsidRDefault="00025364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B74E4" w14:textId="77777777" w:rsidR="00025364" w:rsidRDefault="00025364" w:rsidP="00701201">
      <w:r>
        <w:separator/>
      </w:r>
    </w:p>
  </w:footnote>
  <w:footnote w:type="continuationSeparator" w:id="0">
    <w:p w14:paraId="74E4203D" w14:textId="77777777" w:rsidR="00025364" w:rsidRDefault="00025364" w:rsidP="0070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48353" w14:textId="77777777" w:rsidR="00144A51" w:rsidRPr="00144A51" w:rsidRDefault="00144A51" w:rsidP="00701201">
    <w:pPr>
      <w:pStyle w:val="Nagwek"/>
      <w:jc w:val="center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3BEE"/>
    <w:multiLevelType w:val="hybridMultilevel"/>
    <w:tmpl w:val="A206296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F6E1E"/>
    <w:multiLevelType w:val="hybridMultilevel"/>
    <w:tmpl w:val="AA667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95402"/>
    <w:multiLevelType w:val="hybridMultilevel"/>
    <w:tmpl w:val="383A8A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13D2D"/>
    <w:multiLevelType w:val="hybridMultilevel"/>
    <w:tmpl w:val="680ABACC"/>
    <w:lvl w:ilvl="0" w:tplc="097E8D8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B7AD9"/>
    <w:multiLevelType w:val="hybridMultilevel"/>
    <w:tmpl w:val="F9F03454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CF46BD"/>
    <w:multiLevelType w:val="hybridMultilevel"/>
    <w:tmpl w:val="130AD36C"/>
    <w:lvl w:ilvl="0" w:tplc="C2CE01D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BD2806"/>
    <w:multiLevelType w:val="hybridMultilevel"/>
    <w:tmpl w:val="278CA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020E0"/>
    <w:multiLevelType w:val="hybridMultilevel"/>
    <w:tmpl w:val="D1042C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280B3E"/>
    <w:multiLevelType w:val="hybridMultilevel"/>
    <w:tmpl w:val="861457B4"/>
    <w:lvl w:ilvl="0" w:tplc="F9F4A52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3"/>
  </w:num>
  <w:num w:numId="5">
    <w:abstractNumId w:val="10"/>
  </w:num>
  <w:num w:numId="6">
    <w:abstractNumId w:val="5"/>
  </w:num>
  <w:num w:numId="7">
    <w:abstractNumId w:val="11"/>
  </w:num>
  <w:num w:numId="8">
    <w:abstractNumId w:val="0"/>
  </w:num>
  <w:num w:numId="9">
    <w:abstractNumId w:val="7"/>
  </w:num>
  <w:num w:numId="10">
    <w:abstractNumId w:val="1"/>
  </w:num>
  <w:num w:numId="11">
    <w:abstractNumId w:val="9"/>
  </w:num>
  <w:num w:numId="1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snazyk">
    <w15:presenceInfo w15:providerId="Windows Live" w15:userId="2e385aa26a98d7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0E03"/>
    <w:rsid w:val="00001498"/>
    <w:rsid w:val="00004EAA"/>
    <w:rsid w:val="00015E34"/>
    <w:rsid w:val="00017945"/>
    <w:rsid w:val="00025364"/>
    <w:rsid w:val="000349ED"/>
    <w:rsid w:val="000427D2"/>
    <w:rsid w:val="000432A5"/>
    <w:rsid w:val="00052E39"/>
    <w:rsid w:val="0005590D"/>
    <w:rsid w:val="000661C8"/>
    <w:rsid w:val="00074B26"/>
    <w:rsid w:val="00084923"/>
    <w:rsid w:val="00086642"/>
    <w:rsid w:val="000928AD"/>
    <w:rsid w:val="00095EFB"/>
    <w:rsid w:val="000971A9"/>
    <w:rsid w:val="000B601C"/>
    <w:rsid w:val="000C6D0E"/>
    <w:rsid w:val="000E174E"/>
    <w:rsid w:val="000E2462"/>
    <w:rsid w:val="000E6354"/>
    <w:rsid w:val="000F2EE8"/>
    <w:rsid w:val="00103410"/>
    <w:rsid w:val="00104721"/>
    <w:rsid w:val="00117716"/>
    <w:rsid w:val="00124B13"/>
    <w:rsid w:val="00124DB2"/>
    <w:rsid w:val="00126CFA"/>
    <w:rsid w:val="00144A51"/>
    <w:rsid w:val="00151688"/>
    <w:rsid w:val="00152C83"/>
    <w:rsid w:val="00154ACA"/>
    <w:rsid w:val="00155A34"/>
    <w:rsid w:val="0016354D"/>
    <w:rsid w:val="001670F3"/>
    <w:rsid w:val="00174DEA"/>
    <w:rsid w:val="001814D7"/>
    <w:rsid w:val="0018211B"/>
    <w:rsid w:val="00183ED4"/>
    <w:rsid w:val="00192666"/>
    <w:rsid w:val="001A42B3"/>
    <w:rsid w:val="001A7325"/>
    <w:rsid w:val="001C25A3"/>
    <w:rsid w:val="001C696A"/>
    <w:rsid w:val="001D209F"/>
    <w:rsid w:val="001E470E"/>
    <w:rsid w:val="001F3DF3"/>
    <w:rsid w:val="00202E9D"/>
    <w:rsid w:val="0020746E"/>
    <w:rsid w:val="00212556"/>
    <w:rsid w:val="0022228C"/>
    <w:rsid w:val="00227233"/>
    <w:rsid w:val="00231BB0"/>
    <w:rsid w:val="002371C4"/>
    <w:rsid w:val="002522C8"/>
    <w:rsid w:val="00257467"/>
    <w:rsid w:val="002713D6"/>
    <w:rsid w:val="00281E62"/>
    <w:rsid w:val="00283243"/>
    <w:rsid w:val="00286FD9"/>
    <w:rsid w:val="002A18F1"/>
    <w:rsid w:val="002B2362"/>
    <w:rsid w:val="002C2EAC"/>
    <w:rsid w:val="002C3F89"/>
    <w:rsid w:val="002C5257"/>
    <w:rsid w:val="002D13AF"/>
    <w:rsid w:val="002D6769"/>
    <w:rsid w:val="002E6A01"/>
    <w:rsid w:val="002E75B1"/>
    <w:rsid w:val="00300C89"/>
    <w:rsid w:val="0030434B"/>
    <w:rsid w:val="00313E4E"/>
    <w:rsid w:val="00336863"/>
    <w:rsid w:val="00351245"/>
    <w:rsid w:val="0035151A"/>
    <w:rsid w:val="00371525"/>
    <w:rsid w:val="003732C9"/>
    <w:rsid w:val="00381F83"/>
    <w:rsid w:val="0038256B"/>
    <w:rsid w:val="003852A6"/>
    <w:rsid w:val="00391FE2"/>
    <w:rsid w:val="00395DCC"/>
    <w:rsid w:val="003A16A4"/>
    <w:rsid w:val="003C1631"/>
    <w:rsid w:val="003D0E17"/>
    <w:rsid w:val="003D6EF8"/>
    <w:rsid w:val="003E5A3D"/>
    <w:rsid w:val="003F322C"/>
    <w:rsid w:val="003F6219"/>
    <w:rsid w:val="0040291F"/>
    <w:rsid w:val="00417E28"/>
    <w:rsid w:val="00422B5C"/>
    <w:rsid w:val="0042448A"/>
    <w:rsid w:val="004339C9"/>
    <w:rsid w:val="00456D1F"/>
    <w:rsid w:val="0046085C"/>
    <w:rsid w:val="0046498D"/>
    <w:rsid w:val="00466BE4"/>
    <w:rsid w:val="00485ACC"/>
    <w:rsid w:val="00486C41"/>
    <w:rsid w:val="00495167"/>
    <w:rsid w:val="004A1D2B"/>
    <w:rsid w:val="004A2946"/>
    <w:rsid w:val="004A2BD5"/>
    <w:rsid w:val="004A424C"/>
    <w:rsid w:val="004B7003"/>
    <w:rsid w:val="004C6D3A"/>
    <w:rsid w:val="004D7EE0"/>
    <w:rsid w:val="004E0434"/>
    <w:rsid w:val="004E2812"/>
    <w:rsid w:val="004E4870"/>
    <w:rsid w:val="004E7CA9"/>
    <w:rsid w:val="00501E4C"/>
    <w:rsid w:val="00505A81"/>
    <w:rsid w:val="00505C4E"/>
    <w:rsid w:val="005173CB"/>
    <w:rsid w:val="00527E46"/>
    <w:rsid w:val="00532B60"/>
    <w:rsid w:val="0054008F"/>
    <w:rsid w:val="0054364C"/>
    <w:rsid w:val="00552B1C"/>
    <w:rsid w:val="005532FC"/>
    <w:rsid w:val="00554A2C"/>
    <w:rsid w:val="005674CE"/>
    <w:rsid w:val="00567CB6"/>
    <w:rsid w:val="00570770"/>
    <w:rsid w:val="00574632"/>
    <w:rsid w:val="0057510D"/>
    <w:rsid w:val="00594AFC"/>
    <w:rsid w:val="00596773"/>
    <w:rsid w:val="005974E4"/>
    <w:rsid w:val="005A7C10"/>
    <w:rsid w:val="005C23B3"/>
    <w:rsid w:val="005C40D7"/>
    <w:rsid w:val="005C51A2"/>
    <w:rsid w:val="005E3831"/>
    <w:rsid w:val="005F5546"/>
    <w:rsid w:val="005F5FEA"/>
    <w:rsid w:val="005F7FB7"/>
    <w:rsid w:val="006249D9"/>
    <w:rsid w:val="006267FC"/>
    <w:rsid w:val="00632909"/>
    <w:rsid w:val="00633105"/>
    <w:rsid w:val="00647A92"/>
    <w:rsid w:val="00666ADA"/>
    <w:rsid w:val="00675D0D"/>
    <w:rsid w:val="00676F45"/>
    <w:rsid w:val="00682120"/>
    <w:rsid w:val="0068745F"/>
    <w:rsid w:val="00695EAC"/>
    <w:rsid w:val="00697713"/>
    <w:rsid w:val="006B0737"/>
    <w:rsid w:val="006C0E12"/>
    <w:rsid w:val="006C49F5"/>
    <w:rsid w:val="006E6913"/>
    <w:rsid w:val="006E7FC1"/>
    <w:rsid w:val="006F1D7F"/>
    <w:rsid w:val="00701201"/>
    <w:rsid w:val="00703104"/>
    <w:rsid w:val="00712276"/>
    <w:rsid w:val="007214AF"/>
    <w:rsid w:val="007228A4"/>
    <w:rsid w:val="00735C5C"/>
    <w:rsid w:val="00743D91"/>
    <w:rsid w:val="00747E9C"/>
    <w:rsid w:val="00764ACD"/>
    <w:rsid w:val="007878D2"/>
    <w:rsid w:val="0079252E"/>
    <w:rsid w:val="00793687"/>
    <w:rsid w:val="00796FA4"/>
    <w:rsid w:val="007A496E"/>
    <w:rsid w:val="007A520A"/>
    <w:rsid w:val="007B55FB"/>
    <w:rsid w:val="007C4661"/>
    <w:rsid w:val="007C4CAF"/>
    <w:rsid w:val="007D454C"/>
    <w:rsid w:val="007E1F80"/>
    <w:rsid w:val="007F4976"/>
    <w:rsid w:val="0080306A"/>
    <w:rsid w:val="00806D92"/>
    <w:rsid w:val="00812BFA"/>
    <w:rsid w:val="00823EFE"/>
    <w:rsid w:val="008259D5"/>
    <w:rsid w:val="00842FA9"/>
    <w:rsid w:val="00844EA4"/>
    <w:rsid w:val="00845761"/>
    <w:rsid w:val="0084628E"/>
    <w:rsid w:val="00847333"/>
    <w:rsid w:val="008518FF"/>
    <w:rsid w:val="0085426C"/>
    <w:rsid w:val="00874E58"/>
    <w:rsid w:val="008803A4"/>
    <w:rsid w:val="008834DC"/>
    <w:rsid w:val="008A0D5F"/>
    <w:rsid w:val="008B287C"/>
    <w:rsid w:val="008B3D22"/>
    <w:rsid w:val="008B511B"/>
    <w:rsid w:val="008D40D7"/>
    <w:rsid w:val="008D5137"/>
    <w:rsid w:val="008D66CC"/>
    <w:rsid w:val="008E1936"/>
    <w:rsid w:val="008F414A"/>
    <w:rsid w:val="00900D19"/>
    <w:rsid w:val="00903204"/>
    <w:rsid w:val="00905178"/>
    <w:rsid w:val="00916398"/>
    <w:rsid w:val="00920486"/>
    <w:rsid w:val="00927995"/>
    <w:rsid w:val="00944A72"/>
    <w:rsid w:val="00945E77"/>
    <w:rsid w:val="00951643"/>
    <w:rsid w:val="0095176A"/>
    <w:rsid w:val="0096132F"/>
    <w:rsid w:val="009634B2"/>
    <w:rsid w:val="00972BF1"/>
    <w:rsid w:val="009B139B"/>
    <w:rsid w:val="009B4B35"/>
    <w:rsid w:val="009B6442"/>
    <w:rsid w:val="009C2D98"/>
    <w:rsid w:val="009D6AF0"/>
    <w:rsid w:val="009E2C0C"/>
    <w:rsid w:val="009F03B7"/>
    <w:rsid w:val="009F361C"/>
    <w:rsid w:val="009F501C"/>
    <w:rsid w:val="009F7F35"/>
    <w:rsid w:val="00A12DAB"/>
    <w:rsid w:val="00A2167F"/>
    <w:rsid w:val="00A2262C"/>
    <w:rsid w:val="00A26361"/>
    <w:rsid w:val="00A35100"/>
    <w:rsid w:val="00A41768"/>
    <w:rsid w:val="00A41B35"/>
    <w:rsid w:val="00A42F0A"/>
    <w:rsid w:val="00A67A4B"/>
    <w:rsid w:val="00A72CB5"/>
    <w:rsid w:val="00A829E1"/>
    <w:rsid w:val="00AA5F3F"/>
    <w:rsid w:val="00AB2058"/>
    <w:rsid w:val="00AC35D1"/>
    <w:rsid w:val="00AC6A1C"/>
    <w:rsid w:val="00AD682E"/>
    <w:rsid w:val="00AE189D"/>
    <w:rsid w:val="00B13FB5"/>
    <w:rsid w:val="00B1430A"/>
    <w:rsid w:val="00B25889"/>
    <w:rsid w:val="00B264A8"/>
    <w:rsid w:val="00B32FD1"/>
    <w:rsid w:val="00B359FF"/>
    <w:rsid w:val="00B35F24"/>
    <w:rsid w:val="00B361F1"/>
    <w:rsid w:val="00B7339F"/>
    <w:rsid w:val="00B745D9"/>
    <w:rsid w:val="00B75464"/>
    <w:rsid w:val="00B810B7"/>
    <w:rsid w:val="00B85017"/>
    <w:rsid w:val="00BA1B11"/>
    <w:rsid w:val="00BA6F7C"/>
    <w:rsid w:val="00BB2E33"/>
    <w:rsid w:val="00BC0A90"/>
    <w:rsid w:val="00BC2D97"/>
    <w:rsid w:val="00BC3974"/>
    <w:rsid w:val="00BD0C7A"/>
    <w:rsid w:val="00BE3C7E"/>
    <w:rsid w:val="00BE3D52"/>
    <w:rsid w:val="00BE523A"/>
    <w:rsid w:val="00BE5E34"/>
    <w:rsid w:val="00C033C0"/>
    <w:rsid w:val="00C03943"/>
    <w:rsid w:val="00C06B59"/>
    <w:rsid w:val="00C13499"/>
    <w:rsid w:val="00C20D7E"/>
    <w:rsid w:val="00C20DFF"/>
    <w:rsid w:val="00C22FD5"/>
    <w:rsid w:val="00C3013D"/>
    <w:rsid w:val="00C5151B"/>
    <w:rsid w:val="00C57944"/>
    <w:rsid w:val="00C639B0"/>
    <w:rsid w:val="00C71767"/>
    <w:rsid w:val="00C7179C"/>
    <w:rsid w:val="00C73AA3"/>
    <w:rsid w:val="00C749DE"/>
    <w:rsid w:val="00C84ED8"/>
    <w:rsid w:val="00C9663E"/>
    <w:rsid w:val="00C96673"/>
    <w:rsid w:val="00CA3EA1"/>
    <w:rsid w:val="00CA7E66"/>
    <w:rsid w:val="00CC01E6"/>
    <w:rsid w:val="00CC624A"/>
    <w:rsid w:val="00CE0C46"/>
    <w:rsid w:val="00CE1403"/>
    <w:rsid w:val="00CF5AD4"/>
    <w:rsid w:val="00D1032E"/>
    <w:rsid w:val="00D13AA1"/>
    <w:rsid w:val="00D1636D"/>
    <w:rsid w:val="00D163F8"/>
    <w:rsid w:val="00D27CCE"/>
    <w:rsid w:val="00D40E0F"/>
    <w:rsid w:val="00D45DB8"/>
    <w:rsid w:val="00D46B08"/>
    <w:rsid w:val="00D71DB1"/>
    <w:rsid w:val="00D828FB"/>
    <w:rsid w:val="00D82F86"/>
    <w:rsid w:val="00D90EBF"/>
    <w:rsid w:val="00DB4023"/>
    <w:rsid w:val="00DB58F4"/>
    <w:rsid w:val="00DC1397"/>
    <w:rsid w:val="00DD53FB"/>
    <w:rsid w:val="00DE2FF7"/>
    <w:rsid w:val="00DE6B76"/>
    <w:rsid w:val="00DF3871"/>
    <w:rsid w:val="00DF7DB4"/>
    <w:rsid w:val="00E06BE6"/>
    <w:rsid w:val="00E105AA"/>
    <w:rsid w:val="00E258E4"/>
    <w:rsid w:val="00E3472C"/>
    <w:rsid w:val="00E35539"/>
    <w:rsid w:val="00E62F3B"/>
    <w:rsid w:val="00E633CC"/>
    <w:rsid w:val="00E67EA3"/>
    <w:rsid w:val="00E7472F"/>
    <w:rsid w:val="00E77724"/>
    <w:rsid w:val="00E80FF5"/>
    <w:rsid w:val="00E81645"/>
    <w:rsid w:val="00EA67B4"/>
    <w:rsid w:val="00EB556A"/>
    <w:rsid w:val="00EB7B25"/>
    <w:rsid w:val="00EC0B48"/>
    <w:rsid w:val="00EC0EC1"/>
    <w:rsid w:val="00ED1420"/>
    <w:rsid w:val="00EE6926"/>
    <w:rsid w:val="00EE6A23"/>
    <w:rsid w:val="00EF561F"/>
    <w:rsid w:val="00F147FC"/>
    <w:rsid w:val="00F14E8E"/>
    <w:rsid w:val="00F475F5"/>
    <w:rsid w:val="00F53CC8"/>
    <w:rsid w:val="00F6577F"/>
    <w:rsid w:val="00F67F25"/>
    <w:rsid w:val="00F771A4"/>
    <w:rsid w:val="00FA272A"/>
    <w:rsid w:val="00FB0C9C"/>
    <w:rsid w:val="00FB0DE1"/>
    <w:rsid w:val="00FB1CB9"/>
    <w:rsid w:val="00FB31EB"/>
    <w:rsid w:val="00FB5AE5"/>
    <w:rsid w:val="00FB77B1"/>
    <w:rsid w:val="00FC1118"/>
    <w:rsid w:val="00FD08A7"/>
    <w:rsid w:val="00FD1675"/>
    <w:rsid w:val="00FD6E98"/>
    <w:rsid w:val="00FE36CA"/>
    <w:rsid w:val="00FF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146F66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 Light" w:eastAsia="Times New Roman" w:hAnsi="Calibri Light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427D2"/>
    <w:rPr>
      <w:rFonts w:ascii="Verdana" w:hAnsi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427D2"/>
    <w:rPr>
      <w:rFonts w:ascii="Verdana" w:hAnsi="Verdana"/>
    </w:rPr>
  </w:style>
  <w:style w:type="paragraph" w:styleId="Zwykytekst">
    <w:name w:val="Plain Text"/>
    <w:basedOn w:val="Normalny"/>
    <w:link w:val="ZwykytekstZnak"/>
    <w:uiPriority w:val="99"/>
    <w:rsid w:val="000427D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427D2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rsid w:val="007214A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14AF"/>
  </w:style>
  <w:style w:type="character" w:styleId="Odwoanieprzypisudolnego">
    <w:name w:val="footnote reference"/>
    <w:basedOn w:val="Domylnaczcionkaakapitu"/>
    <w:rsid w:val="007214AF"/>
    <w:rPr>
      <w:vertAlign w:val="superscript"/>
    </w:rPr>
  </w:style>
  <w:style w:type="paragraph" w:styleId="Akapitzlist">
    <w:name w:val="List Paragraph"/>
    <w:basedOn w:val="Normalny"/>
    <w:uiPriority w:val="34"/>
    <w:qFormat/>
    <w:rsid w:val="00AE189D"/>
    <w:pPr>
      <w:ind w:left="720"/>
      <w:contextualSpacing/>
    </w:pPr>
  </w:style>
  <w:style w:type="character" w:customStyle="1" w:styleId="tojvnm2t">
    <w:name w:val="tojvnm2t"/>
    <w:basedOn w:val="Domylnaczcionkaakapitu"/>
    <w:rsid w:val="00E35539"/>
  </w:style>
  <w:style w:type="character" w:styleId="Pogrubienie">
    <w:name w:val="Strong"/>
    <w:uiPriority w:val="22"/>
    <w:qFormat/>
    <w:rsid w:val="004649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E681C-A749-4281-BCFA-9473265E9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esnazyk</cp:lastModifiedBy>
  <cp:revision>5</cp:revision>
  <cp:lastPrinted>2024-05-08T11:28:00Z</cp:lastPrinted>
  <dcterms:created xsi:type="dcterms:W3CDTF">2024-03-29T12:02:00Z</dcterms:created>
  <dcterms:modified xsi:type="dcterms:W3CDTF">2024-08-08T12:31:00Z</dcterms:modified>
</cp:coreProperties>
</file>